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F651FF" w:rsidRDefault="00B9336C" w:rsidP="00F651F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9336C">
              <w:rPr>
                <w:b/>
                <w:sz w:val="26"/>
                <w:szCs w:val="26"/>
                <w:lang w:val="en-US"/>
              </w:rPr>
              <w:t>203B_253</w:t>
            </w:r>
          </w:p>
        </w:tc>
      </w:tr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B9336C" w:rsidRDefault="00B9336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9336C">
              <w:rPr>
                <w:b/>
                <w:sz w:val="24"/>
                <w:szCs w:val="24"/>
                <w:lang w:val="en-US"/>
              </w:rPr>
              <w:t>2216350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A07ECE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ECE" w:rsidRPr="002C0290" w:rsidRDefault="00A07ECE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A07ECE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A07ECE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A07E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A07E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A07ECE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ECE" w:rsidRPr="002C0290" w:rsidRDefault="00A07ECE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6F12">
        <w:rPr>
          <w:b/>
          <w:sz w:val="26"/>
          <w:szCs w:val="26"/>
        </w:rPr>
        <w:t>(</w:t>
      </w:r>
      <w:r w:rsidR="00977C30" w:rsidRPr="00360983">
        <w:rPr>
          <w:b/>
          <w:sz w:val="26"/>
          <w:szCs w:val="26"/>
        </w:rPr>
        <w:t>Гайка М20</w:t>
      </w:r>
      <w:r w:rsidR="003A6F12">
        <w:rPr>
          <w:b/>
          <w:sz w:val="26"/>
          <w:szCs w:val="26"/>
        </w:rPr>
        <w:t>)</w:t>
      </w:r>
      <w:r w:rsidR="00360983">
        <w:rPr>
          <w:b/>
          <w:sz w:val="26"/>
          <w:szCs w:val="26"/>
        </w:rPr>
        <w:t>.</w:t>
      </w:r>
      <w:bookmarkStart w:id="1" w:name="_GoBack"/>
      <w:bookmarkEnd w:id="1"/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A6F12" w:rsidRDefault="003A6F12" w:rsidP="003A6F1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3A6F12" w:rsidRDefault="003A6F12" w:rsidP="003A6F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A07ECE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A6F12" w:rsidRDefault="003A6F12" w:rsidP="003A6F12">
      <w:pPr>
        <w:spacing w:line="276" w:lineRule="auto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A6F12" w:rsidRDefault="003A6F12" w:rsidP="003A6F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A6F12" w:rsidRDefault="003A6F12" w:rsidP="003A6F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A07ECE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3A6F12" w:rsidRDefault="003A6F12" w:rsidP="003A6F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A6F12" w:rsidRDefault="003A6F12" w:rsidP="003A6F12">
      <w:pPr>
        <w:rPr>
          <w:sz w:val="26"/>
          <w:szCs w:val="26"/>
        </w:rPr>
      </w:pPr>
    </w:p>
    <w:p w:rsidR="003A6F12" w:rsidRDefault="003A6F12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Default="00A07ECE" w:rsidP="003A6F12">
      <w:pPr>
        <w:rPr>
          <w:sz w:val="26"/>
          <w:szCs w:val="26"/>
        </w:rPr>
      </w:pPr>
    </w:p>
    <w:p w:rsidR="00A07ECE" w:rsidRPr="007C78FC" w:rsidRDefault="00A07ECE" w:rsidP="00A07ECE">
      <w:pPr>
        <w:spacing w:after="240"/>
        <w:ind w:firstLine="0"/>
        <w:rPr>
          <w:b/>
          <w:sz w:val="26"/>
          <w:szCs w:val="26"/>
        </w:rPr>
      </w:pPr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A07ECE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0F" w:rsidRDefault="00103D0F">
      <w:r>
        <w:separator/>
      </w:r>
    </w:p>
  </w:endnote>
  <w:endnote w:type="continuationSeparator" w:id="0">
    <w:p w:rsidR="00103D0F" w:rsidRDefault="00103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0F" w:rsidRDefault="00103D0F">
      <w:r>
        <w:separator/>
      </w:r>
    </w:p>
  </w:footnote>
  <w:footnote w:type="continuationSeparator" w:id="0">
    <w:p w:rsidR="00103D0F" w:rsidRDefault="00103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91F0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2DBF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1F0F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D0F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C75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F91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983"/>
    <w:rsid w:val="0036100E"/>
    <w:rsid w:val="003613C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1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267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3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732"/>
    <w:rsid w:val="00A049AB"/>
    <w:rsid w:val="00A06807"/>
    <w:rsid w:val="00A07ECE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96E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36C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8CC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CE5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97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9C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1F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53CB-36E1-4321-AF95-E78163624E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05E844-9BEE-4B30-A906-A0A51AC01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A446D-670A-436D-A446-F25DD4C56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074326-D559-4102-BEB1-63BD9EB1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2016-09-28T10:50:00Z</dcterms:created>
  <dcterms:modified xsi:type="dcterms:W3CDTF">2016-09-28T11:45:00Z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